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rPr/>
      </w:pPr>
      <w:del w:id="0" w:author="Garth Huber" w:date="2023-01-11T12:50:09Z">
        <w:r>
          <w:rPr/>
        </w:r>
      </w:del>
    </w:p>
    <w:p>
      <w:pPr>
        <w:pStyle w:val="Title"/>
        <w:rPr/>
      </w:pPr>
      <w:r>
        <w:rPr/>
        <w:t xml:space="preserve">CINP Board Meeting </w:t>
      </w:r>
      <w:ins w:id="2" w:author="Garth Huber" w:date="2022-11-29T11:20:30Z">
        <w:r>
          <w:rPr/>
          <w:t>Minutes</w:t>
        </w:r>
      </w:ins>
      <w:del w:id="3" w:author="Garth Huber" w:date="2022-11-29T11:20:29Z">
        <w:r>
          <w:rPr/>
          <w:delText>Agenda</w:delText>
        </w:r>
      </w:del>
    </w:p>
    <w:p>
      <w:pPr>
        <w:pStyle w:val="Title"/>
        <w:rPr/>
      </w:pPr>
      <w:r>
        <w:rPr/>
      </w:r>
    </w:p>
    <w:p>
      <w:pPr>
        <w:pStyle w:val="Heading1"/>
        <w:rPr/>
      </w:pPr>
      <w:r>
        <w:rPr/>
        <w:t>November 24, 2022, 14:00 Atl/13:00 East/12:00 MB&amp;SK/11:00 AB/10:00 BC</w:t>
      </w:r>
    </w:p>
    <w:p>
      <w:pPr>
        <w:pStyle w:val="Heading2"/>
        <w:rPr/>
      </w:pPr>
      <w:r>
        <w:rPr/>
        <w:t>Present: Garth Huber, Jeff Martin, Gwen Grinyer, Greg Hackman, Thomas Brunner (minutes)</w:t>
      </w:r>
    </w:p>
    <w:p>
      <w:pPr>
        <w:pStyle w:val="Normal"/>
        <w:rPr/>
      </w:pPr>
      <w:r>
        <w:rPr/>
        <w:t>Meeting held by Zoom</w:t>
      </w:r>
    </w:p>
    <w:p>
      <w:pPr>
        <w:pStyle w:val="Normal"/>
        <w:rPr/>
      </w:pPr>
      <w:r>
        <w:rPr/>
      </w:r>
    </w:p>
    <w:p>
      <w:pPr>
        <w:pStyle w:val="Heading3"/>
        <w:rPr/>
      </w:pPr>
      <w:r>
        <w:rPr/>
        <w:t>1. Approval of Agenda</w:t>
      </w:r>
    </w:p>
    <w:p>
      <w:pPr>
        <w:pStyle w:val="Normal"/>
        <w:rPr/>
      </w:pPr>
      <w:r>
        <w:rPr/>
        <w:t>Thomas motions, Jeff seconds to approve agenda.</w:t>
      </w:r>
    </w:p>
    <w:p>
      <w:pPr>
        <w:pStyle w:val="Heading3"/>
        <w:rPr/>
      </w:pPr>
      <w:r>
        <w:rPr/>
        <w:t>2. Approval of Minutes of October 3, 2022 (circulated by email)</w:t>
      </w:r>
    </w:p>
    <w:p>
      <w:pPr>
        <w:pStyle w:val="Normal"/>
        <w:rPr/>
      </w:pPr>
      <w:r>
        <w:rPr/>
        <w:t>Jeff motions, Gwen seconds to approve the minutes. No discussion on the minutes.</w:t>
      </w:r>
    </w:p>
    <w:p>
      <w:pPr>
        <w:pStyle w:val="Heading3"/>
        <w:rPr/>
      </w:pPr>
      <w:r>
        <w:rPr/>
        <w:t>3. Executive Director Report (Garth)</w:t>
      </w:r>
    </w:p>
    <w:p>
      <w:pPr>
        <w:pStyle w:val="Heading4"/>
        <w:rPr/>
      </w:pPr>
      <w:r>
        <w:rPr/>
        <w:t xml:space="preserve">   </w:t>
      </w:r>
      <w:r>
        <w:rPr/>
        <w:t>a) Conference Support Applications:</w:t>
      </w:r>
    </w:p>
    <w:p>
      <w:pPr>
        <w:pStyle w:val="ListParagraph"/>
        <w:numPr>
          <w:ilvl w:val="0"/>
          <w:numId w:val="1"/>
        </w:numPr>
        <w:rPr/>
      </w:pPr>
      <w:r>
        <w:rPr>
          <w:b/>
          <w:bCs/>
        </w:rPr>
        <w:t>AUPAC 2022</w:t>
      </w:r>
      <w:r>
        <w:rPr/>
        <w:t xml:space="preserve">: There were several emails circulated but the topic did not conclude on the Atlantic undergraduate physics conference (AUPAC). </w:t>
      </w:r>
      <w:r>
        <w:rPr>
          <w:b/>
          <w:bCs/>
        </w:rPr>
        <w:t>Gwen motions to support the conference with $500 (silver sponsor). Jeff seconds the motion</w:t>
      </w:r>
      <w:r>
        <w:rPr/>
        <w:t>. Garth will see if he has some brochures left to advertise at the CINP the AUPAC conference.</w:t>
      </w:r>
    </w:p>
    <w:p>
      <w:pPr>
        <w:pStyle w:val="ListParagraph"/>
        <w:numPr>
          <w:ilvl w:val="0"/>
          <w:numId w:val="1"/>
        </w:numPr>
        <w:rPr/>
      </w:pPr>
      <w:r>
        <w:rPr/>
        <w:t xml:space="preserve"> </w:t>
      </w:r>
      <w:r>
        <w:rPr>
          <w:b/>
          <w:bCs/>
        </w:rPr>
        <w:t>CCUWiP 2023</w:t>
      </w:r>
      <w:r>
        <w:rPr/>
        <w:t xml:space="preserve">: Garth mentioned that the conference asked for support. They offer different levels of sponsorship as well as in-kind (cash) donations. At previous conferences CINP supported CCUWiP with $250. This is lower than the minimum sponsorship level but will ensure a mention at the conference. 2019 was the last time that CINP supported this conference with an in-kind donation in the form of a $500 student travel scholarship. Jeff: is this more effective than a straight donation? Garth: at the time Ritu felt strongly towards the in-kind donation. However, at the end the travel award never got claimed. Gwen hopes that some nuclear physics students will be attending from across Canada who could benefit from a travel award. Jeff argues for bronze support. Thomas also favors Bronze. </w:t>
      </w:r>
      <w:r>
        <w:rPr>
          <w:b/>
          <w:bCs/>
        </w:rPr>
        <w:t>Jeff motions, Thomas seconds for bronze support of CCUWiP ($500)</w:t>
      </w:r>
      <w:r>
        <w:rPr/>
        <w:t>.</w:t>
      </w:r>
    </w:p>
    <w:p>
      <w:pPr>
        <w:pStyle w:val="ListParagraph"/>
        <w:numPr>
          <w:ilvl w:val="0"/>
          <w:numId w:val="1"/>
        </w:numPr>
        <w:rPr/>
      </w:pPr>
      <w:r>
        <w:rPr>
          <w:b/>
          <w:bCs/>
        </w:rPr>
        <w:t>WNPPC 2023 student prizes</w:t>
      </w:r>
      <w:r>
        <w:rPr/>
        <w:t>: Tim Friesen (WNPPC chair, Calgary) reached out to CINP (Garth) with a request for support. During covid CINP gave enhanced support for student prices since there were no student travel awards (provided by CINP before COVID). Pre-COVID, CINP was providing $250-$350 for student awards plus student travel awards. Tim was asking for $2,000 in awards since it is the 60</w:t>
      </w:r>
      <w:r>
        <w:rPr>
          <w:vertAlign w:val="superscript"/>
        </w:rPr>
        <w:t>th</w:t>
      </w:r>
      <w:r>
        <w:rPr/>
        <w:t xml:space="preserve"> anniversary. Garth and Tim settled on $1,000 for student awards, in addition to the 8 CINP student travel awards ($650). Greg: is more in favor of giving out more travel awards. Gwen (on the WNPPC organizing committee) is in favor of going back to the $500 for student prizes. Thomas (on the WNPPC organizing committee) suggests splitting the prizes if we decide to give $1,000 into a first nuclear physics ($500) prize, second NP ($300), and 3</w:t>
      </w:r>
      <w:r>
        <w:rPr>
          <w:vertAlign w:val="superscript"/>
        </w:rPr>
        <w:t>rd</w:t>
      </w:r>
      <w:r>
        <w:rPr/>
        <w:t xml:space="preserve"> NP award ($200). Garth: In 2021 where CINP gave $2k for awards students had to be supervised by CINP members and a maximum of 4 prices could be awarded. The discussion evolves around past expenses depending on location with eastern WNPPC more expensive than at Banff. The discussion evolves around how to split awards and </w:t>
      </w:r>
      <w:r>
        <w:rPr>
          <w:b/>
          <w:bCs/>
        </w:rPr>
        <w:t>the board converges on supporting WNPPC with $1000 split between 3 awards. Jeff motions and Thomas seconds</w:t>
      </w:r>
      <w:r>
        <w:rPr/>
        <w:t>. Garth to circulate the letter with the board for wording before sending it to Tim Friesen.  UPDATE (Nov. 28, 2022): In the end, GH simply notified Tim Friesen of our decision, since it was straightforward to modify an older decision letter with the Board’s decision.</w:t>
      </w:r>
    </w:p>
    <w:p>
      <w:pPr>
        <w:pStyle w:val="Heading4"/>
        <w:rPr/>
      </w:pPr>
      <w:r>
        <w:rPr/>
        <w:t xml:space="preserve">   </w:t>
      </w:r>
      <w:r>
        <w:rPr/>
        <w:t>b) Membership</w:t>
      </w:r>
    </w:p>
    <w:p>
      <w:pPr>
        <w:pStyle w:val="ListParagraph"/>
        <w:numPr>
          <w:ilvl w:val="0"/>
          <w:numId w:val="2"/>
        </w:numPr>
        <w:rPr/>
      </w:pPr>
      <w:r>
        <w:rPr/>
        <w:t>New Applications:</w:t>
      </w:r>
    </w:p>
    <w:p>
      <w:pPr>
        <w:pStyle w:val="ListParagraph"/>
        <w:numPr>
          <w:ilvl w:val="1"/>
          <w:numId w:val="2"/>
        </w:numPr>
        <w:rPr/>
      </w:pPr>
      <w:r>
        <w:rPr/>
        <w:t>228 Kyle Shiells (Manitoba)</w:t>
      </w:r>
    </w:p>
    <w:p>
      <w:pPr>
        <w:pStyle w:val="ListParagraph"/>
        <w:numPr>
          <w:ilvl w:val="1"/>
          <w:numId w:val="2"/>
        </w:numPr>
        <w:rPr/>
      </w:pPr>
      <w:r>
        <w:rPr/>
        <w:t>229 Jennifer Sanchez Rojo (TRIUMF)</w:t>
      </w:r>
    </w:p>
    <w:p>
      <w:pPr>
        <w:pStyle w:val="ListParagraph"/>
        <w:numPr>
          <w:ilvl w:val="0"/>
          <w:numId w:val="2"/>
        </w:numPr>
        <w:rPr/>
      </w:pPr>
      <w:r>
        <w:rPr/>
        <w:t>Associate Member 3-Year Renewals:</w:t>
      </w:r>
    </w:p>
    <w:p>
      <w:pPr>
        <w:pStyle w:val="ListParagraph"/>
        <w:numPr>
          <w:ilvl w:val="1"/>
          <w:numId w:val="2"/>
        </w:numPr>
        <w:rPr/>
      </w:pPr>
      <w:r>
        <w:rPr/>
        <w:t>120 Jamie Stoker (Regina)</w:t>
      </w:r>
    </w:p>
    <w:p>
      <w:pPr>
        <w:pStyle w:val="ListParagraph"/>
        <w:numPr>
          <w:ilvl w:val="1"/>
          <w:numId w:val="2"/>
        </w:numPr>
        <w:rPr/>
      </w:pPr>
      <w:r>
        <w:rPr/>
        <w:t>147 Lucas Darroch (McGill)</w:t>
      </w:r>
    </w:p>
    <w:p>
      <w:pPr>
        <w:pStyle w:val="Normal"/>
        <w:rPr/>
      </w:pPr>
      <w:r>
        <w:rPr/>
        <w:t xml:space="preserve">All applications are straight forward. </w:t>
      </w:r>
      <w:r>
        <w:rPr>
          <w:b/>
          <w:bCs/>
        </w:rPr>
        <w:t>Motion by Gwen to approve all four. Seconded by Jeff.</w:t>
      </w:r>
    </w:p>
    <w:p>
      <w:pPr>
        <w:pStyle w:val="Heading4"/>
        <w:rPr/>
      </w:pPr>
      <w:r>
        <w:rPr/>
        <w:t xml:space="preserve">   </w:t>
      </w:r>
      <w:r>
        <w:rPr/>
        <w:t>c) SAPES Fall Orientation Meeting</w:t>
      </w:r>
    </w:p>
    <w:p>
      <w:pPr>
        <w:pStyle w:val="Normal"/>
        <w:rPr/>
      </w:pPr>
      <w:r>
        <w:rPr/>
        <w:t xml:space="preserve">Garth sent out request for slides for the Research Update part of the CINP presentation. Some people indicated that they intend to submit slides. Garth: there is a 2-part of the presentation between business and physics. The slides are more there for the committee to read. Jeff comments that it is nice for the NSERC SAPES to have the projects presented to the committee. </w:t>
      </w:r>
    </w:p>
    <w:p>
      <w:pPr>
        <w:pStyle w:val="Normal"/>
        <w:rPr/>
      </w:pPr>
      <w:r>
        <w:rPr/>
        <w:t>Jeff brings up that IPP reinstated a PDF fellowship and was wondering if Garth should comment on this pointing out that IPP is stronger funded than CINP. Jeff suggests we should aim to get closer to funding to IPP and this is what we should work towards. Greg: suggest keeping the slide about not having CINP scientists as a backup slide. It is pointless to request CINP scientists since they would not be CINP eligible. Garth plans to add the IPP-content slide. Now that the long-range plan is published, Garth will update references to it in the slides. He will circulate a draft of the slides to the Board.</w:t>
      </w:r>
    </w:p>
    <w:p>
      <w:pPr>
        <w:pStyle w:val="Heading4"/>
        <w:rPr/>
      </w:pPr>
      <w:r>
        <w:rPr/>
        <w:t xml:space="preserve">   </w:t>
      </w:r>
      <w:r>
        <w:rPr/>
        <w:t>d) Pan-Canadian MRS Coordination Board</w:t>
      </w:r>
    </w:p>
    <w:p>
      <w:pPr>
        <w:pStyle w:val="Normal"/>
        <w:rPr/>
      </w:pPr>
      <w:r>
        <w:rPr/>
        <w:t>The MRS Board has been created with the goal to coordinate MRS requests, but also represent the community (and their needs) towards NSERC. Miriam Diamond sent request for input, but was also hoping for input from the CINP Board. One of the tasks of the MRS Coordination Board is to coordinate NSERC proposal requests. Jeff mentions that if the CINP Board were to make a response to Miriam’s request, it would be very generic but probably not as specific as what has been requested.</w:t>
      </w:r>
    </w:p>
    <w:p>
      <w:pPr>
        <w:pStyle w:val="Normal"/>
        <w:rPr/>
      </w:pPr>
      <w:r>
        <w:rPr/>
        <w:t>Garth will draft a letter with such a statement for Board input.</w:t>
      </w:r>
    </w:p>
    <w:p>
      <w:pPr>
        <w:pStyle w:val="Normal"/>
        <w:rPr/>
      </w:pPr>
      <w:r>
        <w:rPr/>
        <w:t>Garth reports that the MRS Coordination Board, with himself as the CINP representative, was co-applicant on three MRS proposals. There has been one submission from McGill (submitted by Brigitte Vachon) without support or participation of the MRS coordination board.</w:t>
      </w:r>
    </w:p>
    <w:p>
      <w:pPr>
        <w:pStyle w:val="Normal"/>
        <w:rPr/>
      </w:pPr>
      <w:r>
        <w:rPr/>
        <w:t>Thomas mentions frustration that there has been no transparency from the MRS Coordination Board about available resources, or the process on how requests for new MRS proposals will be handled. Garth mentions that members of the MRS Coordination Board were concerned that the McGill MRS proposal will suck up resources from other MRS proposals. Jeff mentions that this is not the case since all proposals are evaluated independently based on their merit.</w:t>
      </w:r>
    </w:p>
    <w:p>
      <w:pPr>
        <w:pStyle w:val="Normal"/>
        <w:rPr/>
      </w:pPr>
      <w:r>
        <w:rPr/>
        <w:t>Garth highlights that the MRS Board is there to make the resource more broadly available to the community and ease access to the MRS funded resources.</w:t>
      </w:r>
    </w:p>
    <w:p>
      <w:pPr>
        <w:pStyle w:val="Heading4"/>
        <w:rPr/>
      </w:pPr>
      <w:r>
        <w:rPr/>
        <w:t xml:space="preserve">   </w:t>
      </w:r>
      <w:r>
        <w:rPr/>
        <w:t>e) ACOT Meeting report</w:t>
      </w:r>
    </w:p>
    <w:p>
      <w:pPr>
        <w:pStyle w:val="Normal"/>
        <w:rPr/>
      </w:pPr>
      <w:r>
        <w:rPr/>
        <w:t>Garth: At the recent first in-person ACOT meeting, there were surprising things presented: the international peer reviews are now happening before the 5-year plan, which is quite a change in procedure. Mike Roney and Garth had a 1-hour discussion with Nigel Smith and expressed their surprise that there has been no communication about the process. The review will happen next week, but it appears that this year only people at TRIUMF know about it, outsiders do not know. Greg reports that also people at TRIUMF feel that communication of the process is poor. Jeff mentions that research scientists at TRIUMF are quite involved. It appears that it is a fairly inward-looking process. Garth points out that TRIUMF is university owned and at the moment it appears to be too inward focused. Following his discussion with Nigel overall, the process makes more sense now with the peer review happening now: The review is focusing on the past rather than the future. The outcome of the review will later be incorporated into the 5-year plan. The goal is to decouple the 5-year funding cycle from the 5-year plan. with the decision on funding 18 months in advance of the 5-year plan. Knowing the level of funding will greatly help with compiling the 5-year plan. Greg confirms that this is the message they received at TRIUMF.</w:t>
      </w:r>
    </w:p>
    <w:p>
      <w:pPr>
        <w:pStyle w:val="Normal"/>
        <w:rPr/>
      </w:pPr>
      <w:r>
        <w:rPr/>
        <w:t xml:space="preserve">Garth reports on a conversation with Corina Andreoiu about the TRIUMF Science Council which resulted in a report from the council in the CINP newsletter. Garth encourages Gwen, who is a member of the Science Council, to provide regular updates on the Science Council in the CINP newsletter. </w:t>
      </w:r>
    </w:p>
    <w:p>
      <w:pPr>
        <w:pStyle w:val="Heading3"/>
        <w:rPr/>
      </w:pPr>
      <w:r>
        <w:rPr/>
        <w:t>4. Other Business</w:t>
      </w:r>
    </w:p>
    <w:p>
      <w:pPr>
        <w:pStyle w:val="Normal"/>
        <w:rPr/>
      </w:pPr>
      <w:r>
        <w:rPr/>
        <w:t>Gwen asks if we can package student travel awards for CCUWiP and CUPC in future grant applications. Garth agrees that we should consider this for the next grant request.  Another issue that should be considered in the next grant request are additional Graduate Fellowships, and possibly some type of PDF support.</w:t>
      </w:r>
    </w:p>
    <w:p>
      <w:pPr>
        <w:pStyle w:val="Heading3"/>
        <w:rPr/>
      </w:pPr>
      <w:r>
        <w:rPr/>
        <w:t>5. Approximate date of next meeting</w:t>
      </w:r>
    </w:p>
    <w:p>
      <w:pPr>
        <w:pStyle w:val="Normal"/>
        <w:rPr/>
      </w:pPr>
      <w:r>
        <w:rPr/>
        <w:t>Late January 2023. Agenda item will be the Undergraduate Research Scholarships.</w:t>
      </w:r>
    </w:p>
    <w:p>
      <w:pPr>
        <w:pStyle w:val="Heading3"/>
        <w:rPr/>
      </w:pPr>
      <w:r>
        <w:rPr/>
        <w:t>6. News from TRIUMF</w:t>
      </w:r>
    </w:p>
    <w:p>
      <w:pPr>
        <w:pStyle w:val="Normal"/>
        <w:rPr/>
      </w:pPr>
      <w:r>
        <w:rPr/>
        <w:t>This agenda item is skipped in the interest of time and since Chris Ruiz was not present at the meeting.</w:t>
      </w:r>
    </w:p>
    <w:p>
      <w:pPr>
        <w:pStyle w:val="Heading3"/>
        <w:rPr/>
      </w:pPr>
      <w:r>
        <w:rPr/>
        <w:t>7. Adjourn</w:t>
      </w:r>
    </w:p>
    <w:p>
      <w:pPr>
        <w:pStyle w:val="Normal"/>
        <w:widowControl/>
        <w:bidi w:val="0"/>
        <w:spacing w:lineRule="auto" w:line="259" w:before="0" w:after="160"/>
        <w:jc w:val="left"/>
        <w:rPr/>
      </w:pPr>
      <w:r>
        <w:rPr/>
        <w:t>Thomas motion to adjourn. Seconded by Gwen.</w:t>
      </w:r>
    </w:p>
    <w:p>
      <w:pPr>
        <w:pStyle w:val="Normal"/>
        <w:widowControl/>
        <w:bidi w:val="0"/>
        <w:spacing w:lineRule="auto" w:line="259" w:before="0" w:after="160"/>
        <w:jc w:val="left"/>
        <w:rPr/>
      </w:pPr>
      <w:ins w:id="5" w:author="Garth Huber" w:date="2023-01-11T12:46:36Z">
        <w:r>
          <w:rPr/>
        </w:r>
      </w:ins>
    </w:p>
    <w:p>
      <w:pPr>
        <w:pStyle w:val="Heading3"/>
        <w:rPr/>
      </w:pPr>
      <w:ins w:id="6" w:author="Garth Huber" w:date="2023-01-11T12:47:04Z">
        <w:r>
          <w:rPr/>
          <w:t>E-Vote on WNPPC Student Awards, Jan 7-9, 2023</w:t>
        </w:r>
      </w:ins>
    </w:p>
    <w:p>
      <w:pPr>
        <w:pStyle w:val="Normal"/>
        <w:rPr/>
      </w:pPr>
      <w:ins w:id="7" w:author="Garth Huber" w:date="2023-01-11T12:48:07Z">
        <w:r>
          <w:rPr/>
          <w:t>GH reports that 20 applications have been received, which is much higher than usual.  If only 8 awards are made, the success rate would only be 40%, compared to our norm of ~65%.</w:t>
        </w:r>
      </w:ins>
    </w:p>
    <w:p>
      <w:pPr>
        <w:pStyle w:val="Normal"/>
        <w:rPr/>
      </w:pPr>
      <w:ins w:id="8" w:author="Garth Huber" w:date="2023-01-11T12:48:07Z">
        <w:r>
          <w:rPr>
            <w:b/>
            <w:bCs/>
          </w:rPr>
          <w:t xml:space="preserve">Motion: </w:t>
        </w:r>
      </w:ins>
      <w:ins w:id="9" w:author="Garth Huber" w:date="2023-01-11T12:48:07Z">
        <w:r>
          <w:rPr/>
          <w:t xml:space="preserve">Increase the number of awards to </w:t>
        </w:r>
      </w:ins>
      <w:ins w:id="10" w:author="Garth Huber" w:date="2023-01-11T12:49:00Z">
        <w:r>
          <w:rPr/>
          <w:t>allow a 65% success rate.  For 20 applications, this would mean 13 awards.</w:t>
        </w:r>
      </w:ins>
    </w:p>
    <w:p>
      <w:pPr>
        <w:pStyle w:val="Normal"/>
        <w:spacing w:before="0" w:after="160"/>
        <w:rPr/>
      </w:pPr>
      <w:ins w:id="11" w:author="Garth Huber" w:date="2023-01-11T12:49:00Z">
        <w:r>
          <w:rPr>
            <w:b/>
            <w:bCs/>
          </w:rPr>
          <w:t xml:space="preserve">Moved: </w:t>
        </w:r>
      </w:ins>
      <w:ins w:id="12" w:author="Garth Huber" w:date="2023-01-11T12:49:00Z">
        <w:r>
          <w:rPr/>
          <w:t>Brunner/Kanungo</w:t>
        </w:r>
      </w:ins>
      <w:ins w:id="13" w:author="Garth Huber" w:date="2023-01-11T12:50:46Z">
        <w:r>
          <w:rPr/>
          <w:t xml:space="preserve">.        </w:t>
        </w:r>
      </w:ins>
      <w:ins w:id="14" w:author="Garth Huber" w:date="2023-01-11T12:50:46Z">
        <w:r>
          <w:rPr>
            <w:b/>
            <w:bCs/>
          </w:rPr>
          <w:t xml:space="preserve">Votes in Favor: </w:t>
        </w:r>
      </w:ins>
      <w:ins w:id="15" w:author="Garth Huber" w:date="2023-01-11T12:50:46Z">
        <w:r>
          <w:rPr/>
          <w:t>Martin/Grinyer</w:t>
        </w:r>
      </w:ins>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Bitstream Vera Sans">
    <w:charset w:val="01"/>
    <w:family w:val="roman"/>
    <w:pitch w:val="default"/>
  </w:font>
  <w:font w:name="Bitstream Vera Serif">
    <w:charset w:val="01"/>
    <w:family w:val="roman"/>
    <w:pitch w:val="default"/>
  </w:font>
  <w:font w:name="Symbol">
    <w:charset w:val="02"/>
    <w:family w:val="auto"/>
    <w:pitch w:val="default"/>
  </w:font>
  <w:font w:name="Courier New">
    <w:charset w:val="01"/>
    <w:family w:val="auto"/>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1020" w:hanging="360"/>
      </w:pPr>
      <w:rPr>
        <w:rFonts w:ascii="Symbol" w:hAnsi="Symbol" w:cs="Symbol" w:hint="default"/>
        <w:rFonts w:cs="Symbol"/>
      </w:rPr>
    </w:lvl>
    <w:lvl w:ilvl="1">
      <w:start w:val="1"/>
      <w:numFmt w:val="bullet"/>
      <w:lvlText w:val="o"/>
      <w:lvlJc w:val="left"/>
      <w:pPr>
        <w:ind w:left="1740" w:hanging="360"/>
      </w:pPr>
      <w:rPr>
        <w:rFonts w:ascii="Courier New" w:hAnsi="Courier New" w:cs="Courier New" w:hint="default"/>
        <w:rFonts w:cs="Courier New"/>
      </w:rPr>
    </w:lvl>
    <w:lvl w:ilvl="2">
      <w:start w:val="1"/>
      <w:numFmt w:val="bullet"/>
      <w:lvlText w:val=""/>
      <w:lvlJc w:val="left"/>
      <w:pPr>
        <w:ind w:left="2460" w:hanging="360"/>
      </w:pPr>
      <w:rPr>
        <w:rFonts w:ascii="Wingdings" w:hAnsi="Wingdings" w:cs="Wingdings" w:hint="default"/>
        <w:rFonts w:cs="Wingdings"/>
      </w:rPr>
    </w:lvl>
    <w:lvl w:ilvl="3">
      <w:start w:val="1"/>
      <w:numFmt w:val="bullet"/>
      <w:lvlText w:val=""/>
      <w:lvlJc w:val="left"/>
      <w:pPr>
        <w:ind w:left="3180" w:hanging="360"/>
      </w:pPr>
      <w:rPr>
        <w:rFonts w:ascii="Symbol" w:hAnsi="Symbol" w:cs="Symbol" w:hint="default"/>
        <w:rFonts w:cs="Symbol"/>
      </w:rPr>
    </w:lvl>
    <w:lvl w:ilvl="4">
      <w:start w:val="1"/>
      <w:numFmt w:val="bullet"/>
      <w:lvlText w:val="o"/>
      <w:lvlJc w:val="left"/>
      <w:pPr>
        <w:ind w:left="3900" w:hanging="360"/>
      </w:pPr>
      <w:rPr>
        <w:rFonts w:ascii="Courier New" w:hAnsi="Courier New" w:cs="Courier New" w:hint="default"/>
        <w:rFonts w:cs="Courier New"/>
      </w:rPr>
    </w:lvl>
    <w:lvl w:ilvl="5">
      <w:start w:val="1"/>
      <w:numFmt w:val="bullet"/>
      <w:lvlText w:val=""/>
      <w:lvlJc w:val="left"/>
      <w:pPr>
        <w:ind w:left="4620" w:hanging="360"/>
      </w:pPr>
      <w:rPr>
        <w:rFonts w:ascii="Wingdings" w:hAnsi="Wingdings" w:cs="Wingdings" w:hint="default"/>
        <w:rFonts w:cs="Wingdings"/>
      </w:rPr>
    </w:lvl>
    <w:lvl w:ilvl="6">
      <w:start w:val="1"/>
      <w:numFmt w:val="bullet"/>
      <w:lvlText w:val=""/>
      <w:lvlJc w:val="left"/>
      <w:pPr>
        <w:ind w:left="5340" w:hanging="360"/>
      </w:pPr>
      <w:rPr>
        <w:rFonts w:ascii="Symbol" w:hAnsi="Symbol" w:cs="Symbol" w:hint="default"/>
        <w:rFonts w:cs="Symbol"/>
      </w:rPr>
    </w:lvl>
    <w:lvl w:ilvl="7">
      <w:start w:val="1"/>
      <w:numFmt w:val="bullet"/>
      <w:lvlText w:val="o"/>
      <w:lvlJc w:val="left"/>
      <w:pPr>
        <w:ind w:left="6060" w:hanging="360"/>
      </w:pPr>
      <w:rPr>
        <w:rFonts w:ascii="Courier New" w:hAnsi="Courier New" w:cs="Courier New" w:hint="default"/>
        <w:rFonts w:cs="Courier New"/>
      </w:rPr>
    </w:lvl>
    <w:lvl w:ilvl="8">
      <w:start w:val="1"/>
      <w:numFmt w:val="bullet"/>
      <w:lvlText w:val=""/>
      <w:lvlJc w:val="left"/>
      <w:pPr>
        <w:ind w:left="6780"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trackRevision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color w:val="00000A"/>
      <w:sz w:val="22"/>
      <w:szCs w:val="22"/>
      <w:lang w:val="en-CA" w:eastAsia="en-US" w:bidi="ar-SA"/>
    </w:rPr>
  </w:style>
  <w:style w:type="paragraph" w:styleId="Heading1">
    <w:name w:val="Heading 1"/>
    <w:basedOn w:val="Normal"/>
    <w:next w:val="Normal"/>
    <w:link w:val="Heading1Char"/>
    <w:uiPriority w:val="9"/>
    <w:qFormat/>
    <w:rsid w:val="0073009f"/>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Heading2">
    <w:name w:val="Heading 2"/>
    <w:basedOn w:val="Normal"/>
    <w:next w:val="Normal"/>
    <w:link w:val="Heading2Char"/>
    <w:uiPriority w:val="9"/>
    <w:unhideWhenUsed/>
    <w:qFormat/>
    <w:rsid w:val="0073009f"/>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paragraph" w:styleId="Heading3">
    <w:name w:val="Heading 3"/>
    <w:basedOn w:val="Normal"/>
    <w:next w:val="Normal"/>
    <w:link w:val="Heading3Char"/>
    <w:uiPriority w:val="9"/>
    <w:unhideWhenUsed/>
    <w:qFormat/>
    <w:rsid w:val="0073009f"/>
    <w:pPr>
      <w:keepNext w:val="true"/>
      <w:keepLines/>
      <w:spacing w:before="40" w:after="0"/>
      <w:outlineLvl w:val="2"/>
    </w:pPr>
    <w:rPr>
      <w:rFonts w:ascii="Calibri Light" w:hAnsi="Calibri Light" w:eastAsia="" w:cs="" w:asciiTheme="majorHAnsi" w:cstheme="majorBidi" w:eastAsiaTheme="majorEastAsia" w:hAnsiTheme="majorHAnsi"/>
      <w:color w:val="1F3763" w:themeColor="accent1" w:themeShade="7f"/>
      <w:sz w:val="24"/>
      <w:szCs w:val="24"/>
    </w:rPr>
  </w:style>
  <w:style w:type="paragraph" w:styleId="Heading4">
    <w:name w:val="Heading 4"/>
    <w:basedOn w:val="Normal"/>
    <w:next w:val="Normal"/>
    <w:link w:val="Heading4Char"/>
    <w:uiPriority w:val="9"/>
    <w:unhideWhenUsed/>
    <w:qFormat/>
    <w:rsid w:val="009241c9"/>
    <w:pPr>
      <w:keepNext w:val="true"/>
      <w:keepLines/>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character" w:styleId="DefaultParagraphFont" w:default="1">
    <w:name w:val="Default Paragraph Font"/>
    <w:uiPriority w:val="1"/>
    <w:semiHidden/>
    <w:unhideWhenUsed/>
    <w:qFormat/>
    <w:rPr/>
  </w:style>
  <w:style w:type="character" w:styleId="TitleChar" w:customStyle="1">
    <w:name w:val="Title Char"/>
    <w:basedOn w:val="DefaultParagraphFont"/>
    <w:link w:val="Title"/>
    <w:uiPriority w:val="10"/>
    <w:qFormat/>
    <w:rsid w:val="0073009f"/>
    <w:rPr>
      <w:rFonts w:ascii="Calibri Light" w:hAnsi="Calibri Light" w:eastAsia="" w:cs="" w:asciiTheme="majorHAnsi" w:cstheme="majorBidi" w:eastAsiaTheme="majorEastAsia" w:hAnsiTheme="majorHAnsi"/>
      <w:spacing w:val="-10"/>
      <w:sz w:val="56"/>
      <w:szCs w:val="56"/>
      <w:lang w:val="en-CA"/>
    </w:rPr>
  </w:style>
  <w:style w:type="character" w:styleId="Heading1Char" w:customStyle="1">
    <w:name w:val="Heading 1 Char"/>
    <w:basedOn w:val="DefaultParagraphFont"/>
    <w:link w:val="Heading1"/>
    <w:uiPriority w:val="9"/>
    <w:qFormat/>
    <w:rsid w:val="0073009f"/>
    <w:rPr>
      <w:rFonts w:ascii="Calibri Light" w:hAnsi="Calibri Light" w:eastAsia="" w:cs="" w:asciiTheme="majorHAnsi" w:cstheme="majorBidi" w:eastAsiaTheme="majorEastAsia" w:hAnsiTheme="majorHAnsi"/>
      <w:color w:val="2F5496" w:themeColor="accent1" w:themeShade="bf"/>
      <w:sz w:val="32"/>
      <w:szCs w:val="32"/>
      <w:lang w:val="en-CA"/>
    </w:rPr>
  </w:style>
  <w:style w:type="character" w:styleId="Heading2Char" w:customStyle="1">
    <w:name w:val="Heading 2 Char"/>
    <w:basedOn w:val="DefaultParagraphFont"/>
    <w:link w:val="Heading2"/>
    <w:uiPriority w:val="9"/>
    <w:qFormat/>
    <w:rsid w:val="0073009f"/>
    <w:rPr>
      <w:rFonts w:ascii="Calibri Light" w:hAnsi="Calibri Light" w:eastAsia="" w:cs="" w:asciiTheme="majorHAnsi" w:cstheme="majorBidi" w:eastAsiaTheme="majorEastAsia" w:hAnsiTheme="majorHAnsi"/>
      <w:color w:val="2F5496" w:themeColor="accent1" w:themeShade="bf"/>
      <w:sz w:val="26"/>
      <w:szCs w:val="26"/>
      <w:lang w:val="en-CA"/>
    </w:rPr>
  </w:style>
  <w:style w:type="character" w:styleId="Heading3Char" w:customStyle="1">
    <w:name w:val="Heading 3 Char"/>
    <w:basedOn w:val="DefaultParagraphFont"/>
    <w:link w:val="Heading3"/>
    <w:uiPriority w:val="9"/>
    <w:qFormat/>
    <w:rsid w:val="0073009f"/>
    <w:rPr>
      <w:rFonts w:ascii="Calibri Light" w:hAnsi="Calibri Light" w:eastAsia="" w:cs="" w:asciiTheme="majorHAnsi" w:cstheme="majorBidi" w:eastAsiaTheme="majorEastAsia" w:hAnsiTheme="majorHAnsi"/>
      <w:color w:val="1F3763" w:themeColor="accent1" w:themeShade="7f"/>
      <w:sz w:val="24"/>
      <w:szCs w:val="24"/>
      <w:lang w:val="en-CA"/>
    </w:rPr>
  </w:style>
  <w:style w:type="character" w:styleId="Heading4Char" w:customStyle="1">
    <w:name w:val="Heading 4 Char"/>
    <w:basedOn w:val="DefaultParagraphFont"/>
    <w:link w:val="Heading4"/>
    <w:uiPriority w:val="9"/>
    <w:qFormat/>
    <w:rsid w:val="009241c9"/>
    <w:rPr>
      <w:rFonts w:ascii="Calibri Light" w:hAnsi="Calibri Light" w:eastAsia="" w:cs="" w:asciiTheme="majorHAnsi" w:cstheme="majorBidi" w:eastAsiaTheme="majorEastAsia" w:hAnsiTheme="majorHAnsi"/>
      <w:i/>
      <w:iCs/>
      <w:color w:val="2F5496" w:themeColor="accent1" w:themeShade="bf"/>
      <w:lang w:val="en-CA"/>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ourier New"/>
    </w:rPr>
  </w:style>
  <w:style w:type="character" w:styleId="ListLabel9" w:customStyle="1">
    <w:name w:val="ListLabel 9"/>
    <w:qFormat/>
    <w:rPr>
      <w:rFonts w:cs="Courier New"/>
    </w:rPr>
  </w:style>
  <w:style w:type="character" w:styleId="ListLabel10" w:customStyle="1">
    <w:name w:val="ListLabel 10"/>
    <w:qFormat/>
    <w:rPr>
      <w:rFonts w:cs="Symbol"/>
    </w:rPr>
  </w:style>
  <w:style w:type="character" w:styleId="ListLabel11" w:customStyle="1">
    <w:name w:val="ListLabel 11"/>
    <w:qFormat/>
    <w:rPr>
      <w:rFonts w:cs="Courier New"/>
    </w:rPr>
  </w:style>
  <w:style w:type="character" w:styleId="ListLabel12" w:customStyle="1">
    <w:name w:val="ListLabel 12"/>
    <w:qFormat/>
    <w:rPr>
      <w:rFonts w:cs="Wingdings"/>
    </w:rPr>
  </w:style>
  <w:style w:type="character" w:styleId="ListLabel13" w:customStyle="1">
    <w:name w:val="ListLabel 13"/>
    <w:qFormat/>
    <w:rPr>
      <w:rFonts w:cs="Symbol"/>
    </w:rPr>
  </w:style>
  <w:style w:type="character" w:styleId="ListLabel14" w:customStyle="1">
    <w:name w:val="ListLabel 14"/>
    <w:qFormat/>
    <w:rPr>
      <w:rFonts w:cs="Courier New"/>
    </w:rPr>
  </w:style>
  <w:style w:type="character" w:styleId="ListLabel15" w:customStyle="1">
    <w:name w:val="ListLabel 15"/>
    <w:qFormat/>
    <w:rPr>
      <w:rFonts w:cs="Wingdings"/>
    </w:rPr>
  </w:style>
  <w:style w:type="character" w:styleId="ListLabel16" w:customStyle="1">
    <w:name w:val="ListLabel 16"/>
    <w:qFormat/>
    <w:rPr>
      <w:rFonts w:cs="Symbol"/>
    </w:rPr>
  </w:style>
  <w:style w:type="character" w:styleId="ListLabel17" w:customStyle="1">
    <w:name w:val="ListLabel 17"/>
    <w:qFormat/>
    <w:rPr>
      <w:rFonts w:cs="Courier New"/>
    </w:rPr>
  </w:style>
  <w:style w:type="character" w:styleId="ListLabel18" w:customStyle="1">
    <w:name w:val="ListLabel 18"/>
    <w:qFormat/>
    <w:rPr>
      <w:rFonts w:cs="Wingdings"/>
    </w:rPr>
  </w:style>
  <w:style w:type="character" w:styleId="ListLabel19" w:customStyle="1">
    <w:name w:val="ListLabel 19"/>
    <w:qFormat/>
    <w:rPr>
      <w:rFonts w:cs="Symbol"/>
    </w:rPr>
  </w:style>
  <w:style w:type="character" w:styleId="ListLabel20" w:customStyle="1">
    <w:name w:val="ListLabel 20"/>
    <w:qFormat/>
    <w:rPr>
      <w:rFonts w:cs="Courier New"/>
    </w:rPr>
  </w:style>
  <w:style w:type="character" w:styleId="ListLabel21" w:customStyle="1">
    <w:name w:val="ListLabel 21"/>
    <w:qFormat/>
    <w:rPr>
      <w:rFonts w:cs="Wingdings"/>
    </w:rPr>
  </w:style>
  <w:style w:type="character" w:styleId="ListLabel22" w:customStyle="1">
    <w:name w:val="ListLabel 22"/>
    <w:qFormat/>
    <w:rPr>
      <w:rFonts w:cs="Symbol"/>
    </w:rPr>
  </w:style>
  <w:style w:type="character" w:styleId="ListLabel23" w:customStyle="1">
    <w:name w:val="ListLabel 23"/>
    <w:qFormat/>
    <w:rPr>
      <w:rFonts w:cs="Courier New"/>
    </w:rPr>
  </w:style>
  <w:style w:type="character" w:styleId="ListLabel24" w:customStyle="1">
    <w:name w:val="ListLabel 24"/>
    <w:qFormat/>
    <w:rPr>
      <w:rFonts w:cs="Wingdings"/>
    </w:rPr>
  </w:style>
  <w:style w:type="character" w:styleId="ListLabel25" w:customStyle="1">
    <w:name w:val="ListLabel 25"/>
    <w:qFormat/>
    <w:rPr>
      <w:rFonts w:cs="Symbol"/>
    </w:rPr>
  </w:style>
  <w:style w:type="character" w:styleId="ListLabel26" w:customStyle="1">
    <w:name w:val="ListLabel 26"/>
    <w:qFormat/>
    <w:rPr>
      <w:rFonts w:cs="Courier New"/>
    </w:rPr>
  </w:style>
  <w:style w:type="character" w:styleId="ListLabel27" w:customStyle="1">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paragraph" w:styleId="Heading" w:customStyle="1">
    <w:name w:val="Heading"/>
    <w:basedOn w:val="Normal"/>
    <w:next w:val="TextBody"/>
    <w:qFormat/>
    <w:pPr>
      <w:keepNext w:val="true"/>
      <w:spacing w:before="240" w:after="120"/>
    </w:pPr>
    <w:rPr>
      <w:rFonts w:ascii="Bitstream Vera Sans" w:hAnsi="Bitstream Vera Sans" w:eastAsia="Tahoma"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Bitstream Vera Serif" w:hAnsi="Bitstream Vera Serif" w:cs="Lohit Devanagari"/>
    </w:rPr>
  </w:style>
  <w:style w:type="paragraph" w:styleId="Caption">
    <w:name w:val="Caption"/>
    <w:basedOn w:val="Normal"/>
    <w:qFormat/>
    <w:pPr>
      <w:suppressLineNumbers/>
      <w:spacing w:before="120" w:after="120"/>
    </w:pPr>
    <w:rPr>
      <w:rFonts w:ascii="Bitstream Vera Serif" w:hAnsi="Bitstream Vera Serif" w:cs="Lohit Devanagari"/>
      <w:i/>
      <w:iCs/>
      <w:sz w:val="24"/>
      <w:szCs w:val="24"/>
    </w:rPr>
  </w:style>
  <w:style w:type="paragraph" w:styleId="Index" w:customStyle="1">
    <w:name w:val="Index"/>
    <w:basedOn w:val="Normal"/>
    <w:qFormat/>
    <w:pPr>
      <w:suppressLineNumbers/>
    </w:pPr>
    <w:rPr>
      <w:rFonts w:ascii="Bitstream Vera Serif" w:hAnsi="Bitstream Vera Serif" w:cs="Lohit Devanagari"/>
    </w:rPr>
  </w:style>
  <w:style w:type="paragraph" w:styleId="Caption1">
    <w:name w:val="caption"/>
    <w:basedOn w:val="Normal"/>
    <w:qFormat/>
    <w:pPr>
      <w:suppressLineNumbers/>
      <w:spacing w:before="120" w:after="120"/>
    </w:pPr>
    <w:rPr>
      <w:rFonts w:ascii="Bitstream Vera Serif" w:hAnsi="Bitstream Vera Serif" w:cs="Lohit Devanagari"/>
      <w:i/>
      <w:iCs/>
      <w:sz w:val="24"/>
      <w:szCs w:val="24"/>
    </w:rPr>
  </w:style>
  <w:style w:type="paragraph" w:styleId="Title">
    <w:name w:val="Title"/>
    <w:basedOn w:val="Normal"/>
    <w:next w:val="Normal"/>
    <w:link w:val="TitleChar"/>
    <w:uiPriority w:val="10"/>
    <w:qFormat/>
    <w:rsid w:val="0073009f"/>
    <w:pPr>
      <w:spacing w:lineRule="auto" w:line="240" w:before="0" w:after="0"/>
      <w:contextualSpacing/>
    </w:pPr>
    <w:rPr>
      <w:rFonts w:ascii="Calibri Light" w:hAnsi="Calibri Light" w:eastAsia="" w:cs="" w:asciiTheme="majorHAnsi" w:cstheme="majorBidi" w:eastAsiaTheme="majorEastAsia" w:hAnsiTheme="majorHAnsi"/>
      <w:spacing w:val="-10"/>
      <w:sz w:val="56"/>
      <w:szCs w:val="56"/>
    </w:rPr>
  </w:style>
  <w:style w:type="paragraph" w:styleId="ListParagraph">
    <w:name w:val="List Paragraph"/>
    <w:basedOn w:val="Normal"/>
    <w:uiPriority w:val="34"/>
    <w:qFormat/>
    <w:rsid w:val="00306497"/>
    <w:pPr>
      <w:spacing w:before="0" w:after="160"/>
      <w:ind w:left="720" w:hanging="0"/>
      <w:contextualSpacing/>
    </w:pPr>
    <w:rPr/>
  </w:style>
  <w:style w:type="paragraph" w:styleId="Revision">
    <w:name w:val="Revision"/>
    <w:uiPriority w:val="99"/>
    <w:semiHidden/>
    <w:qFormat/>
    <w:rsid w:val="00c52c76"/>
    <w:pPr>
      <w:widowControl/>
      <w:bidi w:val="0"/>
      <w:jc w:val="left"/>
    </w:pPr>
    <w:rPr>
      <w:rFonts w:ascii="Calibri" w:hAnsi="Calibri" w:eastAsia="Calibri" w:cs=""/>
      <w:color w:val="00000A"/>
      <w:sz w:val="22"/>
      <w:szCs w:val="22"/>
      <w:lang w:val="en-CA"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LibreOffice/5.3.6.1$Linux_X86_64 LibreOffice_project/30$Build-1</Application>
  <Pages>3</Pages>
  <Words>1431</Words>
  <Characters>7205</Characters>
  <CharactersWithSpaces>8611</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2022-11-29T04:09:00Z</dcterms:created>
  <dc:creator>Thomas Brunner</dc:creator>
  <dc:description/>
  <dc:language>en-US</dc:language>
  <cp:lastModifiedBy>Garth Huber</cp:lastModifiedBy>
  <dcterms:modified xsi:type="dcterms:W3CDTF">2023-01-11T12:51:49Z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